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13"/>
          <w:szCs w:val="13"/>
        </w:rPr>
      </w:pPr>
    </w:p>
    <w:tbl>
      <w:tblPr>
        <w:tblStyle w:val="8"/>
        <w:tblW w:w="9356" w:type="dxa"/>
        <w:tblInd w:w="-34"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rPr>
          <w:trHeight w:val="1936" w:hRule="atLeast"/>
        </w:trPr>
        <w:tc>
          <w:tcPr>
            <w:tcW w:w="9356" w:type="dxa"/>
            <w:noWrap w:val="0"/>
            <w:vAlign w:val="center"/>
          </w:tcPr>
          <w:p>
            <w:pPr>
              <w:jc w:val="center"/>
              <w:rPr>
                <w:rFonts w:ascii="宋体" w:hAnsi="宋体"/>
                <w:b/>
                <w:bCs/>
                <w:sz w:val="44"/>
              </w:rPr>
            </w:pPr>
            <w:bookmarkStart w:id="0" w:name="bt"/>
            <w:r>
              <w:rPr>
                <w:rFonts w:hint="eastAsia" w:ascii="宋体" w:hAnsi="宋体"/>
                <w:b/>
                <w:bCs/>
                <w:sz w:val="44"/>
              </w:rPr>
              <w:t>对市政协第十五届三次会议</w:t>
            </w:r>
            <w:r>
              <w:rPr>
                <w:rFonts w:hint="eastAsia" w:ascii="宋体" w:hAnsi="宋体"/>
                <w:b/>
                <w:bCs/>
                <w:sz w:val="44"/>
              </w:rPr>
              <w:br w:type="textWrapping"/>
            </w:r>
            <w:r>
              <w:rPr>
                <w:rFonts w:hint="eastAsia" w:ascii="宋体" w:hAnsi="宋体"/>
                <w:b/>
                <w:bCs/>
                <w:sz w:val="44"/>
              </w:rPr>
              <w:t>第</w:t>
            </w:r>
            <w:r>
              <w:rPr>
                <w:rFonts w:hint="default" w:ascii="Nimbus Roman No9 L" w:hAnsi="Nimbus Roman No9 L" w:cs="Nimbus Roman No9 L"/>
                <w:b w:val="0"/>
                <w:bCs w:val="0"/>
                <w:sz w:val="44"/>
              </w:rPr>
              <w:t>0124</w:t>
            </w:r>
            <w:r>
              <w:rPr>
                <w:rFonts w:hint="eastAsia" w:ascii="宋体" w:hAnsi="宋体"/>
                <w:b/>
                <w:bCs/>
                <w:sz w:val="44"/>
              </w:rPr>
              <w:t>号</w:t>
            </w:r>
            <w:r>
              <w:rPr>
                <w:rFonts w:hint="eastAsia" w:ascii="宋体" w:hAnsi="宋体"/>
                <w:b/>
                <w:bCs/>
                <w:sz w:val="44"/>
                <w:lang w:val="en-US" w:eastAsia="zh-CN"/>
              </w:rPr>
              <w:t>提案</w:t>
            </w:r>
            <w:r>
              <w:rPr>
                <w:rFonts w:hint="eastAsia" w:ascii="宋体" w:hAnsi="宋体"/>
                <w:b/>
                <w:bCs/>
                <w:sz w:val="44"/>
              </w:rPr>
              <w:t>的落实答复</w:t>
            </w:r>
            <w:bookmarkEnd w:id="0"/>
          </w:p>
        </w:tc>
      </w:tr>
      <w:tr>
        <w:tblPrEx>
          <w:tblCellMar>
            <w:top w:w="0" w:type="dxa"/>
            <w:left w:w="108" w:type="dxa"/>
            <w:bottom w:w="0" w:type="dxa"/>
            <w:right w:w="108" w:type="dxa"/>
          </w:tblCellMar>
        </w:tblPrEx>
        <w:tc>
          <w:tcPr>
            <w:tcW w:w="9356" w:type="dxa"/>
            <w:noWrap w:val="0"/>
            <w:vAlign w:val="top"/>
          </w:tcPr>
          <w:p>
            <w:pPr>
              <w:spacing w:line="560" w:lineRule="exact"/>
              <w:ind w:right="105" w:rightChars="50"/>
              <w:rPr>
                <w:rFonts w:eastAsia="仿宋_GB2312"/>
                <w:sz w:val="32"/>
              </w:rPr>
            </w:pPr>
            <w:r>
              <w:rPr>
                <w:rFonts w:hint="eastAsia" w:eastAsia="仿宋_GB2312"/>
                <w:sz w:val="32"/>
              </w:rPr>
              <w:t>民盟天津市委会：</w:t>
            </w:r>
          </w:p>
        </w:tc>
      </w:tr>
      <w:tr>
        <w:tblPrEx>
          <w:tblCellMar>
            <w:top w:w="0" w:type="dxa"/>
            <w:left w:w="108" w:type="dxa"/>
            <w:bottom w:w="0" w:type="dxa"/>
            <w:right w:w="108" w:type="dxa"/>
          </w:tblCellMar>
        </w:tblPrEx>
        <w:trPr>
          <w:trHeight w:val="90" w:hRule="atLeast"/>
        </w:trPr>
        <w:tc>
          <w:tcPr>
            <w:tcW w:w="9356" w:type="dxa"/>
            <w:noWrap w:val="0"/>
            <w:vAlign w:val="top"/>
          </w:tcPr>
          <w:p>
            <w:pPr>
              <w:spacing w:line="560" w:lineRule="exact"/>
              <w:rPr>
                <w:rFonts w:eastAsia="仿宋_GB2312"/>
                <w:sz w:val="32"/>
              </w:rPr>
            </w:pPr>
            <w:r>
              <w:rPr>
                <w:rFonts w:eastAsia="仿宋_GB2312"/>
                <w:sz w:val="32"/>
                <w:szCs w:val="18"/>
              </w:rPr>
              <w:t>　　</w:t>
            </w:r>
            <w:r>
              <w:rPr>
                <w:rFonts w:hint="eastAsia" w:eastAsia="仿宋_GB2312"/>
                <w:sz w:val="32"/>
                <w:szCs w:val="18"/>
              </w:rPr>
              <w:t>贵党派提出的关于发挥天开高教科创园作用以科技创新推动产业高质量发展的建议，经会同市卫生健康委、市税务局、市商务局、市人社局、市国资委、市工业和信息化局、市地方金融管理局研究答复如下</w:t>
            </w:r>
            <w:r>
              <w:rPr>
                <w:rFonts w:eastAsia="仿宋_GB2312"/>
                <w:sz w:val="32"/>
                <w:szCs w:val="18"/>
              </w:rPr>
              <w:t>：</w:t>
            </w:r>
          </w:p>
        </w:tc>
      </w:tr>
      <w:tr>
        <w:tblPrEx>
          <w:tblCellMar>
            <w:top w:w="0" w:type="dxa"/>
            <w:left w:w="108" w:type="dxa"/>
            <w:bottom w:w="0" w:type="dxa"/>
            <w:right w:w="108" w:type="dxa"/>
          </w:tblCellMar>
        </w:tblPrEx>
        <w:trPr>
          <w:trHeight w:val="1562" w:hRule="atLeast"/>
        </w:trPr>
        <w:tc>
          <w:tcPr>
            <w:tcW w:w="9356" w:type="dxa"/>
            <w:noWrap w:val="0"/>
            <w:vAlign w:val="top"/>
          </w:tcPr>
          <w:p>
            <w:pPr>
              <w:spacing w:line="560" w:lineRule="exact"/>
              <w:ind w:firstLine="640" w:firstLineChars="200"/>
              <w:rPr>
                <w:rFonts w:hint="eastAsia" w:eastAsia="黑体"/>
                <w:sz w:val="32"/>
              </w:rPr>
            </w:pPr>
            <w:r>
              <w:rPr>
                <w:rFonts w:hint="eastAsia" w:eastAsia="黑体"/>
                <w:sz w:val="32"/>
              </w:rPr>
              <w:t>一、天开园积极搭建高效对接平台</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一是</w:t>
            </w:r>
            <w:r>
              <w:rPr>
                <w:rFonts w:hint="eastAsia" w:eastAsia="仿宋_GB2312" w:cs="仿宋_GB2312"/>
                <w:b/>
                <w:bCs/>
                <w:sz w:val="32"/>
                <w:szCs w:val="32"/>
                <w:lang w:val="en-US" w:eastAsia="zh-CN"/>
              </w:rPr>
              <w:t>加强科技与产业的深度融合</w:t>
            </w:r>
            <w:r>
              <w:rPr>
                <w:rFonts w:hint="eastAsia" w:eastAsia="仿宋_GB2312" w:cs="仿宋_GB2312"/>
                <w:b/>
                <w:bCs/>
                <w:sz w:val="32"/>
                <w:szCs w:val="32"/>
              </w:rPr>
              <w:t>。</w:t>
            </w:r>
            <w:r>
              <w:rPr>
                <w:rFonts w:hint="eastAsia" w:eastAsia="仿宋_GB2312" w:cs="仿宋_GB2312"/>
                <w:sz w:val="32"/>
                <w:szCs w:val="32"/>
              </w:rPr>
              <w:t>支持天开园与未来产业双向赋能，发挥天开园在人工智能、生命科学、新一代信息技术、低空产业等领域的创新优势，支持企业攻克关键核心技术，为布局未来产业提供科技支撑。支持高新区建设未来产业先导区，围绕核心芯片、脑机接口等重点领域在天开园华苑片区形成政策叠加、优势创新。天开园建立应用场景联盟，围绕12条产业链，组织国有企业、链主企业参与“链接天开”产业链走进天开园系列活动，整合产业链上下游资源，完成高端装备产业、信创、集成电路、车联网等产业链多场对接，实现技术、市场和资本的高效对接，共组织920次应用场景对接活动，促成166项企业订单，订单总额超过2.4亿元。促成产业链上下游园区企业开展合作，瀚海星云与大地机器人就嵌入式开发达成合作、天开宏图为宏菱智慧提供危废云仓算法开发，永续新材料、常兴储能等天开园企业与食品集团、百利集团形成紧密合作关系等。2024年12月28日，天开企业家联盟正式成立，吸纳252位企业家，组建留学归国创业、生命科技等6个子联盟，设立“天开荟”活动中心，组织6场经验分享、资源对接等各类活动，精准服务不同行业的企业需求。在天开园举办第九届“创客中国”天津市中小企业创新创业大赛相关赛事5场，征集项目515个，涵盖新能源、新材料、智能装备、人工智能等多个领域。</w:t>
            </w:r>
          </w:p>
          <w:p>
            <w:pPr>
              <w:spacing w:line="560" w:lineRule="exact"/>
              <w:ind w:firstLine="642" w:firstLineChars="200"/>
              <w:rPr>
                <w:rFonts w:hint="eastAsia" w:eastAsia="仿宋_GB2312" w:cs="仿宋_GB2312"/>
                <w:b/>
                <w:bCs/>
              </w:rPr>
            </w:pPr>
            <w:r>
              <w:rPr>
                <w:rFonts w:hint="eastAsia" w:eastAsia="仿宋_GB2312" w:cs="仿宋_GB2312"/>
                <w:b/>
                <w:bCs/>
                <w:sz w:val="32"/>
                <w:szCs w:val="32"/>
              </w:rPr>
              <w:t>二是</w:t>
            </w:r>
            <w:r>
              <w:rPr>
                <w:rFonts w:eastAsia="仿宋_GB2312" w:cs="仿宋_GB2312"/>
                <w:b/>
                <w:bCs/>
                <w:sz w:val="32"/>
                <w:szCs w:val="32"/>
              </w:rPr>
              <w:t>实现场景对接的“需求</w:t>
            </w:r>
            <w:r>
              <w:rPr>
                <w:rFonts w:hint="eastAsia" w:eastAsia="仿宋_GB2312" w:cs="仿宋_GB2312"/>
                <w:b/>
                <w:bCs/>
                <w:sz w:val="32"/>
                <w:szCs w:val="32"/>
                <w:lang w:eastAsia="zh-CN"/>
              </w:rPr>
              <w:t>—</w:t>
            </w:r>
            <w:r>
              <w:rPr>
                <w:rFonts w:eastAsia="仿宋_GB2312" w:cs="仿宋_GB2312"/>
                <w:b/>
                <w:bCs/>
                <w:sz w:val="32"/>
                <w:szCs w:val="32"/>
              </w:rPr>
              <w:t>供给”高精度耦合</w:t>
            </w:r>
            <w:r>
              <w:rPr>
                <w:rFonts w:hint="eastAsia" w:eastAsia="仿宋_GB2312" w:cs="仿宋_GB2312"/>
                <w:b/>
                <w:bCs/>
                <w:sz w:val="32"/>
                <w:szCs w:val="32"/>
              </w:rPr>
              <w:t>。</w:t>
            </w:r>
            <w:r>
              <w:rPr>
                <w:rFonts w:hint="eastAsia" w:eastAsia="仿宋_GB2312" w:cs="仿宋_GB2312"/>
                <w:sz w:val="32"/>
                <w:szCs w:val="32"/>
              </w:rPr>
              <w:t>梳理高校、天开园企业的科技成果，组织龙头企业对可承接或可进一步对接的项目进行了梳理，并针对梳理结果会同相关部门单位分别召开了多场对接会议，促进国企与科技成果拥有单位精准对接。将国企对接及科技成果转化工作纳入考核，引导国企进一步开放应用场景，加强对科技成果的转化应用。推动龙头企业加强与天开园企业的自主对接，渤化集团、百利集团、水务集团、旅游集团等龙头企业分别与天开园企业开展了对接活动。通过多频次的对接活动，多家龙头企业分别与天开园企业达成了合作，如百利集团在天开园办公地点设立了“百利装备集团科创孵化中心”，组织集团所属学院与驻园企业共同立项开展工艺验证合作，联合天开园在世界智能大会期间举办了“绿色能源装备技术交流会”，深化与天开园的合作；渤化集团所属渤化海晶与天开园企业天开集思拓签署技术开发合同，推动相变储能技术在企业盐田养殖池应用场景落地应用；食品集团作为天开应用场景联盟产业链代表单位之一，自2023年签订合作协议以来已先后在水果和鸡蛋保鲜等领域开展协同创新研究。3月31日在中国医学科学院放射医学研究所召开了2025年第一季度政企沟通会，集中解读了支持医疗器械产业发展政策，邀请放医所和4家企业分享了前沿成果和先进设备，为企业和医院搭建“握手通道”，深化了院企交流合作，促进了技术创新和临床需求对接。5月13日，在市领导出访日本期间，与天开集团、日本瑞穗银行、瑞穗银行（中国）有限公司在日本东京瑞穗银行总部签署框架合作协议，重点围绕服务支持天开园企业，为中日企业开拓海外市场搭建对接平台，在商务对接合作、金融业务合作、海外业务拓展等相关领域建立全面长期战略合作关系。</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三是搭建行业展会参展通道。</w:t>
            </w:r>
            <w:r>
              <w:rPr>
                <w:rFonts w:hint="eastAsia" w:eastAsia="仿宋_GB2312" w:cs="仿宋_GB2312"/>
                <w:sz w:val="32"/>
                <w:szCs w:val="32"/>
              </w:rPr>
              <w:t>组织天开园企业参加2024年中国国际服务贸易交易会，展示创新成长历程，加强与外部资源对接。组织天开园参加第三届全球数字贸易博览会，天开园在以“数贸天津 智引未来”为主题的天津城市展台做了展示，突出天开园在数贸领域的创新成果与竞争优势。组织召开天开园专场推介会，向浙江和上海企业做了专题推介。组织天开集团参加上交会。组织天开集团以及天大智图等在天开园注册的26家企业参加第十届中国（上海）国际技术进出口交易会，集中展示能源低碳、生物医药、数字技术等前沿领域的创新成果。于6月11至13日组织天开园13家企业参加第十一届中国（上海）国际技术进出口交易会（简称“上交会”），并以“天开赋能 科创津城”为主题搭建展台免费为企业提供展示平台，重点推介天开园企业的新技术和新产品，覆盖低空安全、数智制造、能源低碳、保鲜技术、创新生态等领域。开幕当天，商务部安管局王晨副局长一行莅临天津展台视察调研，了解天开园在推动科技成果转移转化方面的做法，重点调研天津纵行科技、迪比爱新能源等企业核心技术转化及国际转移情况，对企业科技实力与创新活力给予充分肯定。期间组织参展企业参与自由洽谈，与上海、广东、厦门等兄弟省市与会企业对接，同时对接了中国工程院院士专家成果展示与转化中心、上海张江国际自主创新示范区及相关企业。依托京津冀产业链供应链大会等平台，推介宣传天开园，推动燧原科技、北京质能芯、深圳永芯半导体等项目落地天开园，为天开园注入强劲发展动力。积极打造天开品牌系列活动</w:t>
            </w:r>
            <w:r>
              <w:rPr>
                <w:rFonts w:hint="eastAsia" w:eastAsia="仿宋_GB2312" w:cs="仿宋_GB2312"/>
                <w:sz w:val="32"/>
                <w:szCs w:val="32"/>
                <w:lang w:eastAsia="zh-CN"/>
              </w:rPr>
              <w:t>，</w:t>
            </w:r>
            <w:r>
              <w:rPr>
                <w:rFonts w:hint="eastAsia" w:eastAsia="仿宋_GB2312" w:cs="仿宋_GB2312"/>
                <w:sz w:val="32"/>
                <w:szCs w:val="32"/>
              </w:rPr>
              <w:t>在5月18日天开园开园两周年之际，以“天工开物，智创未来”为主题，以市场化方式举办大型活动，搭建创新创业交流合作的高端平台，提升天开园</w:t>
            </w:r>
            <w:r>
              <w:rPr>
                <w:rFonts w:hint="eastAsia" w:eastAsia="仿宋_GB2312" w:cs="仿宋_GB2312"/>
                <w:sz w:val="32"/>
                <w:szCs w:val="32"/>
                <w:lang w:val="en-US" w:eastAsia="zh-CN"/>
              </w:rPr>
              <w:t>企业的</w:t>
            </w:r>
            <w:r>
              <w:rPr>
                <w:rFonts w:hint="eastAsia" w:eastAsia="仿宋_GB2312" w:cs="仿宋_GB2312"/>
                <w:sz w:val="32"/>
                <w:szCs w:val="32"/>
              </w:rPr>
              <w:t>品牌影响力和传播力。</w:t>
            </w:r>
          </w:p>
          <w:p>
            <w:pPr>
              <w:pStyle w:val="7"/>
              <w:spacing w:line="560" w:lineRule="exact"/>
              <w:ind w:firstLine="640"/>
              <w:jc w:val="both"/>
              <w:rPr>
                <w:rFonts w:hint="eastAsia" w:ascii="Times New Roman" w:eastAsia="仿宋_GB2312" w:cs="仿宋_GB2312"/>
                <w:b/>
                <w:bCs/>
                <w:sz w:val="32"/>
                <w:szCs w:val="32"/>
              </w:rPr>
            </w:pPr>
            <w:r>
              <w:rPr>
                <w:rFonts w:hint="eastAsia" w:ascii="Times New Roman" w:eastAsia="仿宋_GB2312" w:cs="仿宋_GB2312"/>
                <w:sz w:val="32"/>
                <w:szCs w:val="32"/>
              </w:rPr>
              <w:t>四是深化重点企业“一对一”精准服务机制。</w:t>
            </w:r>
            <w:r>
              <w:rPr>
                <w:rFonts w:hint="eastAsia" w:ascii="Times New Roman" w:eastAsia="仿宋_GB2312" w:cs="仿宋_GB2312"/>
                <w:b w:val="0"/>
                <w:bCs w:val="0"/>
                <w:sz w:val="32"/>
                <w:szCs w:val="32"/>
              </w:rPr>
              <w:t>围绕天开科创专板入板企业，提供高端定制服务。修订天开科创专板企业上市培育“鼎新”计划具体举措，使之更加贴近企业实际需求。在助力企业能力提升方面，开设定制课程、建立专属顾问团队、组织企业家参观学访。组织企业参展参会、搭建私董交流平台、建立领导干部包联机制。帮助企业对接创新平台、拓展产品应用场景、提供定制融资支持、提供定制科技情报服务、畅通数据跨境访问通道。邀请媒体采访报道，在天开宣传矩阵上优先展示企业故事。</w:t>
            </w:r>
          </w:p>
          <w:p>
            <w:pPr>
              <w:spacing w:line="560" w:lineRule="exact"/>
              <w:ind w:firstLine="640" w:firstLineChars="200"/>
              <w:rPr>
                <w:rFonts w:hint="eastAsia" w:eastAsia="仿宋_GB2312" w:cs="仿宋_GB2312"/>
                <w:sz w:val="32"/>
                <w:szCs w:val="32"/>
              </w:rPr>
            </w:pPr>
            <w:r>
              <w:rPr>
                <w:rFonts w:hint="eastAsia" w:eastAsia="黑体"/>
                <w:sz w:val="32"/>
                <w:szCs w:val="32"/>
              </w:rPr>
              <w:t>二、构建天开园服务机构赋能体系，推动服务机构提质增效</w:t>
            </w:r>
          </w:p>
          <w:p>
            <w:pPr>
              <w:pStyle w:val="2"/>
              <w:spacing w:line="560" w:lineRule="exact"/>
              <w:ind w:firstLine="642" w:firstLineChars="200"/>
              <w:jc w:val="both"/>
              <w:rPr>
                <w:rFonts w:hint="eastAsia" w:ascii="Times New Roman" w:eastAsia="仿宋_GB2312" w:cs="仿宋_GB2312"/>
                <w:sz w:val="32"/>
                <w:szCs w:val="32"/>
              </w:rPr>
            </w:pPr>
            <w:r>
              <w:rPr>
                <w:rFonts w:hint="eastAsia" w:ascii="Times New Roman" w:eastAsia="仿宋_GB2312" w:cs="仿宋_GB2312"/>
                <w:sz w:val="32"/>
                <w:szCs w:val="32"/>
              </w:rPr>
              <w:t>一是</w:t>
            </w:r>
            <w:r>
              <w:rPr>
                <w:rFonts w:hint="eastAsia" w:ascii="Times New Roman" w:eastAsia="仿宋_GB2312" w:cs="仿宋_GB2312"/>
                <w:sz w:val="32"/>
                <w:szCs w:val="32"/>
                <w:lang w:val="en-US" w:eastAsia="zh-CN"/>
              </w:rPr>
              <w:t>激活科创机构创新活力。</w:t>
            </w:r>
            <w:r>
              <w:rPr>
                <w:rFonts w:hint="eastAsia" w:ascii="Times New Roman" w:eastAsia="仿宋_GB2312" w:cs="仿宋_GB2312"/>
                <w:b w:val="0"/>
                <w:bCs w:val="0"/>
                <w:sz w:val="32"/>
                <w:szCs w:val="32"/>
              </w:rPr>
              <w:t>天开园政策第42条明确提出支持科创服务机构服务园区企业，支持技术转移机构、创新券服务机构等各类科创服务机构为园区企业提供专业服务，每年根据服务园区企业绩效给予最高50万元奖励，对园区发展有突出贡献的科创服务机构加大支持力度。我市相继出台《关于进一步推进高校技术转移机构高质量发展的若干措施》《天津市教育委员会服务支持天开高教科创园的若干举措》等一系列政策，为加快发展科技服务体系，建设科创服务集聚地提供良好的政策环境。2024年，天开园核心区聚集概念验证、小试中试、检验检测、咨询辅导等高水平机构150余家，为企业提供上门对接、BP辅导、资质申报等服务2000余次。以第三批产业技术基础公共服务平台为重点，组织华慧芯科技、中科院工生所、渤化讯创、新智感知、华熙生物等中试服务平台走进天开园，聚焦中试工艺流程优化、研发数据验证、产品分析评价等环节，开展针对性服务。比如，为安适锐、智清未来等企业提供产品打样、工厂审核、产品开发、应用示范等服务，加快园区16家企业产品开发与市场化进程。指导企业依托创新平台打造中试平台，积极服务天开园科技成果转化。渤化集团中试平台，卓朗科技国企行业信创适配中心，中环信息产业集团的中关村智造中试服务平台已分别与天开园签约，为天开园企业提供中试服务，加速科技成果转化。渤化集团创新创业基地建设运营主体渤化讯创公司作为天津市级技术转移机构，在天开园设立分支机构，成立“全国绿色石化行业产教融合共同体”，导入渤化集团30余家二级和三级企业走进天开园，提供天开创业导师20人，推进陶瓷膜化工污水处理项目、二氧化氯材料中试项目、COFS材料中试项目、智能危废间产业化项目等一批概念验证及中试项目实施。</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二是构建全方位金融服务体系。</w:t>
            </w:r>
            <w:r>
              <w:rPr>
                <w:rFonts w:hint="eastAsia" w:eastAsia="仿宋_GB2312" w:cs="仿宋_GB2312"/>
                <w:sz w:val="32"/>
                <w:szCs w:val="32"/>
              </w:rPr>
              <w:t>搭建天津市金融支持科技创新工作联动机制，印发《天津市科技创新金融服务能力提升“百千万”专项行动方案》《天津市科技金融服务园区“主办行”制度与实施方案》等，会同人民银行天津市分行深化推动科技创新金融服务能力提升和园区“主办行”专项行动，将天开园</w:t>
            </w:r>
            <w:ins w:id="0" w:author="董金勇" w:date="2025-12-17T14:58:53Z">
              <w:r>
                <w:rPr>
                  <w:rFonts w:hint="eastAsia" w:eastAsia="仿宋_GB2312" w:cs="仿宋_GB2312"/>
                  <w:sz w:val="32"/>
                  <w:szCs w:val="32"/>
                  <w:lang w:eastAsia="zh-CN"/>
                </w:rPr>
                <w:t>“</w:t>
              </w:r>
            </w:ins>
            <w:r>
              <w:rPr>
                <w:rFonts w:hint="eastAsia" w:eastAsia="仿宋_GB2312" w:cs="仿宋_GB2312"/>
                <w:sz w:val="32"/>
                <w:szCs w:val="32"/>
              </w:rPr>
              <w:t>一核两翼多点</w:t>
            </w:r>
            <w:ins w:id="1" w:author="董金勇" w:date="2025-12-17T14:58:56Z">
              <w:r>
                <w:rPr>
                  <w:rFonts w:hint="eastAsia" w:eastAsia="仿宋_GB2312" w:cs="仿宋_GB2312"/>
                  <w:sz w:val="32"/>
                  <w:szCs w:val="32"/>
                  <w:lang w:eastAsia="zh-CN"/>
                </w:rPr>
                <w:t>”</w:t>
              </w:r>
            </w:ins>
            <w:bookmarkStart w:id="2" w:name="_GoBack"/>
            <w:bookmarkEnd w:id="2"/>
            <w:r>
              <w:rPr>
                <w:rFonts w:hint="eastAsia" w:eastAsia="仿宋_GB2312" w:cs="仿宋_GB2312"/>
                <w:sz w:val="32"/>
                <w:szCs w:val="32"/>
              </w:rPr>
              <w:t>纳入园区“主办行”服务范围，推动金融机构建立与园区企业全生命周期融资需求更相适应的多元化接力式金融服务体系，持续提升专营能力，聚焦服务园区企业。8家银行、4家保险公司在天开园设立科技分支机构，渤海证券搭建天开园“资本市场综合金融服务平台”，天银金租挂牌成立天开园工作室，中国太保产险天津分公司“天开保”、人保财险天津分公司商业秘密保险、国寿财险天津市分公司实验室一切险等专属保险产品落地天开园，形成科技金融一站式服务集聚地。截至6月中旬，园区注册企业累计获得贷款12.53亿元。渤海证券组织服务园区企业活动30余场，邀请北京、深圳等地金融服务机构26家与园区企业交流，引荐5家企业洽谈对接，为园区企业提供综合金融服务。指导海河产业基金与各方合作设立21支基金注册天开园，实缴规模58亿元，形成包括创业种子基金、天使基金、产业投资基金、高成长专项投资组成的覆盖企业全生命周期的金融支持基金体系，服务园区科技企业在不同阶段的发展需求，累计投资天开园13家企业、投资金额6.2亿元，包括恩特能源、方穹科技等；投资引导15家外地优质企业落户园区，包括纵行科技、设序科技等。设立“天开科创专板”，打造“孵化—规范—培育”梯度培育体系，将园区189家企业纳入专板培育，组织拟上市企业交流会、融资对接会等综合金融服务活动80余场，举办“海河之星”最具投资价值企业评选天开赛区活动，助力企业提升路演能力和融资效率，助力优质企业借助资本市场发展壮大，截至6月中旬，园区注册企业累计获得投资13.66亿元。</w:t>
            </w:r>
          </w:p>
          <w:p>
            <w:pPr>
              <w:spacing w:line="560" w:lineRule="exact"/>
              <w:ind w:firstLine="640" w:firstLineChars="200"/>
              <w:rPr>
                <w:rFonts w:hint="eastAsia" w:eastAsia="黑体"/>
                <w:sz w:val="32"/>
                <w:szCs w:val="32"/>
              </w:rPr>
            </w:pPr>
            <w:r>
              <w:rPr>
                <w:rFonts w:hint="eastAsia" w:eastAsia="黑体"/>
                <w:sz w:val="32"/>
                <w:szCs w:val="32"/>
              </w:rPr>
              <w:t>三、天开园持续加大人才引聚投入</w:t>
            </w:r>
          </w:p>
          <w:p>
            <w:pPr>
              <w:widowControl/>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一是精准锚定人才政策支持方向。</w:t>
            </w:r>
            <w:r>
              <w:rPr>
                <w:rFonts w:hint="eastAsia" w:eastAsia="仿宋_GB2312" w:cs="仿宋_GB2312"/>
                <w:sz w:val="32"/>
                <w:szCs w:val="32"/>
              </w:rPr>
              <w:t>天开园政策第27条明确提出加大高端人才引进力度，对引进的高端创新创业人才，根据其创新成果、投融资、吸纳就业等综合贡献情况，给予最高100万元奖励。第28条明确提出做好人才安居保障服务，对经认定符合相关条件的高端创新创业人才和急需紧缺人才，分别给予最高5000元/月和2500元/月的房租补贴，期限3年，并在落户方面给予支持。第29条明确提出提供全方位生活保障，按照本市引进人才相关政策，妥善解决符合条件的人才子女入学。为符合条件的外籍人才子女协调就读本市外籍人员子女学校。园区内符合相关条件的高端创新创业人才学前教育、义务教育阶段子女进入民办幼儿园、民办学校就读的，给予相关人才每人最多2名子女学费总额30%的专项补贴，期限3年。为符合规定的高端创新创业人才办理医疗保健证，在定点保健医院享受相应医疗保健服务。升级加力“海河英才”行动计划，印发《关于加快引进培养用好人才</w:t>
            </w:r>
            <w:r>
              <w:rPr>
                <w:rFonts w:hint="eastAsia" w:eastAsia="仿宋_GB2312" w:cs="仿宋_GB2312"/>
                <w:sz w:val="32"/>
                <w:szCs w:val="32"/>
                <w:lang w:val="en"/>
              </w:rPr>
              <w:t>服务</w:t>
            </w:r>
            <w:r>
              <w:rPr>
                <w:rFonts w:hint="eastAsia" w:eastAsia="仿宋_GB2312" w:cs="仿宋_GB2312"/>
                <w:sz w:val="32"/>
                <w:szCs w:val="32"/>
              </w:rPr>
              <w:t>新质生产力发展的若干措施》，提出</w:t>
            </w:r>
            <w:r>
              <w:rPr>
                <w:rFonts w:hint="eastAsia" w:eastAsia="仿宋_GB2312" w:cs="仿宋_GB2312"/>
                <w:sz w:val="32"/>
                <w:szCs w:val="32"/>
                <w:lang w:val="en"/>
              </w:rPr>
              <w:t>发挥海河产业基金等基金作用，大力引育技术和商业验证、小试中试、检验检测、知识服务等市场化科技服务业，聚焦智能科技、生命科技、低碳科技等领域培育一批高新技术企业、单项冠军和专精特新企业，推动天开园人才创新成果转化。</w:t>
            </w:r>
            <w:r>
              <w:rPr>
                <w:rFonts w:hint="eastAsia" w:eastAsia="仿宋_GB2312" w:cs="仿宋_GB2312"/>
                <w:sz w:val="32"/>
                <w:szCs w:val="32"/>
              </w:rPr>
              <w:t>贯彻落实《天津市人才发展促进条例》，加大对天开园人才政策支持力度，打造“海河英才”行动计划升级版。出台《关于加快引进培养用好人才 服务新质生产力发展的若干措施》，围绕集聚海内外优秀人才、吸引大学生在津发展、建设高水平人才队伍、激发人才创新创业活力、强化平台载体支撑、优化服务保障体系等6个方面提出20条具体措施，推动“海河英才”行动计划提质升级。落实“海河英才”卡制度，锚定信创、生物医药等重点产业链，优化配套服务举措，为高端人才解决个性化问题需求，在子女入学、配偶就业、住房安居、医疗健康等方面提供优质服务，吸引高端人才集聚天津。截至6月底，累计发卡892张</w:t>
            </w:r>
            <w:r>
              <w:rPr>
                <w:rFonts w:hint="eastAsia" w:eastAsia="仿宋_GB2312" w:cs="仿宋_GB2312"/>
                <w:sz w:val="32"/>
                <w:szCs w:val="32"/>
                <w:lang w:eastAsia="zh-CN"/>
              </w:rPr>
              <w:t>，</w:t>
            </w:r>
            <w:r>
              <w:rPr>
                <w:rFonts w:hint="eastAsia" w:eastAsia="仿宋_GB2312" w:cs="仿宋_GB2312"/>
                <w:sz w:val="32"/>
                <w:szCs w:val="32"/>
              </w:rPr>
              <w:t>累计引进各类人才51.39万人，平均年龄31.8岁，本科及以上学历占比超过70%。完善毕业生来留津落户服务。对于在津高校应届毕业生、即将来津工作的大学生，按照优化流程、高效便捷的原则，开发使用落户线上申报审核系统，采取个人申请、线上审核、线上办理的服务模式，由公安、人社、教育部门集中快速办理落户手续。综合运用“海河英才”引进落户、居住证积分落户、高校毕业生集中落户、成建制项目引进、突出贡献企业员工落户、滨海新区落户新政等落户方式，为天开高教科创园重大落地项目定制个性化方案，帮助快速办理人才引进落户手续。</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二是探索多元化、前瞻性的人才引进新路径。</w:t>
            </w:r>
            <w:r>
              <w:rPr>
                <w:rFonts w:hint="eastAsia" w:eastAsia="仿宋_GB2312" w:cs="仿宋_GB2312"/>
                <w:sz w:val="32"/>
                <w:szCs w:val="32"/>
              </w:rPr>
              <w:t>组织系列招才引智活动，助力天开园企业招聘人才。赴南开大学、华中科技大学、重庆大学等地举办8场“双一流”高校校园招聘会，同步搭建线上对接平台，提供重点岗位2.4万余个，收取简历1.2万份。同步开展网络直播带岗、天津引才政策宣讲、旅游打卡等活动，全方位介绍天津产业发展优势、人才支持政策和人才服务举措、宜居宜业环境和独特城市魅力，直播带岗累计观看人数达16万人次。会同北京、河北共同举办第十三届京津冀招才引智大会，组织三地375家优秀企事业单位现场招聘洽谈，发布人才需求1.1万余人，收取有效简历33657份，5700余人次达成初步就业意向，拟录取人数1490人。大会期间还举办了直播带岗、走播宣岗、政策咨询、简历诊断等丰富活动。2024年5月21日至22日，在天开广场举办招才引智招聘会，组织天开园战略性新兴产业科技型企业48家参会，提供527个优质岗位，为园区企业搭建招才引智平台。推动“天开筑巢引凤”、“天开园金秋招聘”等天开园主题招聘活动，有效吸纳高校毕业生等青年人才来园区创新创业。完善青年人才培养，支持企业储备优秀科研人才。2024年11月24日，印发《关于在天开高教科创园开展博士后管理体制机制改革试点工作的实施方案》，创新天开园博士后建站、管理、培养、投入机制。支持天开高教科创园获批设立园区类博士后科研工作总站，助力园区加快高层次创新型青年人才集聚，推进科技创新和成果转化。上半年新增70家博士后工作平台，招收博士后219人。组织2场国家级博士后项目申报辅导会，676名博士后申报各类国家级项目，推荐11名优秀博士后申报国家重点人才项目。首次承办博士后科技服务团（天津市滨海高新区）。成功举办数学、统计学与交叉科学博士后海河学术交流活动。积极筹备第三届全国博士后创新创业大赛参赛工作，成立工作专班，召开3次工作推动会、10次工作调度会，目前我市张榜项目成功入选101个，推荐大赛评委527名，申报创新赛项目307个、创业赛项目88个，在全国名列前茅。2024年12月24日，在天开园举办“海河英才”博士后揭榜领题赛决赛暨天开园博士后科研工作站授牌仪式，成立最高2000万元的“天津银行博士后创新创业基金”。决赛经过激烈角逐，最终确定30个获奖项目。建设天外创新创业教育实践基地，加强校企联合。建设天开海归小镇，集聚优秀留学人才。加强留创园平台建设。对高新区的国家级中国天津留学人员创业园高新区分园进行扩容升级，将中国电科天津留创园纳入其中，提升园区承载能力和整体建设水平，更好地发挥省部共建留学人员创业园的示范带动作用。结合区域发展优势，助推河西区、津南区、西青区留创园升级扩容，分别更名为天津人工智能留创园、南开大学科技园留创园、天开西翼留创园，提高园区辨识度，力争建成我市标准化、专业化、精细化特色创新创业园区。截至目前，我市留创载体在孵企业489家。</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三是优化升级人社政务服务体系。</w:t>
            </w:r>
            <w:r>
              <w:rPr>
                <w:rFonts w:hint="eastAsia" w:eastAsia="仿宋_GB2312" w:cs="仿宋_GB2312"/>
                <w:sz w:val="32"/>
                <w:szCs w:val="32"/>
              </w:rPr>
              <w:t>公布天开高教科创园“一站式”服务事项清单，向南开区政务服务办下放行政许可事项2项，并调配1台自助机部署在天开园。在“天开高教科创园公共服务中心”设立对外公共服务窗口，为入驻企业提供人社政策咨询、人才寻访、人事代理、派遣外包、招聘培训等人力资源服务。在个人所得税专项附加扣除方面，根据我国现行税法及《财政部 税务总局 科技部 教育部关于继续实施科技企业孵化器、大学科技园和众创空间有关税收政策的公告》、《财政部 国家税务总局关于将国家自主创新示范区有关税收试点政策推广到全国范围实施的通知》、《财政部 税务总局关于创业投资企业和天使投资个人有关税收政策的通知》等10余个税收政策中相关规定，对符合条件的中小高新技术企业、科技企业孵化器、大学科技园、投资人等各类纳税主体均有相应税收优惠政策。我国现行各税法、实施条例和税收优惠政策均由国家统一制定。2014年11月，国务院发布了《关于清理规范税收等优惠政策的通知》，要求各地区一律不得自行制定税收优惠政策，并对各地区自行出台的税收优惠政策进行专项清理。基于此，我市无权自行制定税收优惠政策。</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四、下一步工作思路</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一是不断深化产业科技创新协同机制。</w:t>
            </w:r>
            <w:r>
              <w:rPr>
                <w:rFonts w:hint="eastAsia" w:eastAsia="仿宋_GB2312" w:cs="仿宋_GB2312"/>
                <w:sz w:val="32"/>
                <w:szCs w:val="32"/>
              </w:rPr>
              <w:t>推动天开园为发展未来产业提供科技支撑，特别针对天开园在低空产业、通用人工智能、生物医药等领域的科创资源优势，支持企业攻克关键核心技术，推动我市未来产业先导区积极承接天开园优质科技成果转化项目。天开园将一对一摸排产业链重点企业需求，征集具有技术先进性、应用独特性和行业创造性的应用场景，遴选“优质场景”面向园区企业进行推荐。同时，对标天津市12条重点产业链，形成园区重点企业能力清单，定期举办应用场景发布活动。通过组织一对一应用场景对接，促进产业链重点企业与高校、院所、园区初创企业等深度沟通。筹建国有企业科技创新转化中心，促进国有企业与高校院所及天开园企业的科技资源共享、需求与成果匹配、科技成果转化、开展合力攻关，深入推进科技创新和产业创新融合发展。</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rPr>
              <w:t>二是聚焦企业需求痛点，强化精准对接效能。</w:t>
            </w:r>
            <w:r>
              <w:rPr>
                <w:rFonts w:hint="eastAsia" w:eastAsia="仿宋_GB2312" w:cs="仿宋_GB2312"/>
                <w:sz w:val="32"/>
                <w:szCs w:val="32"/>
              </w:rPr>
              <w:t>充分借助天开园企业聚集优势，以科技创新推动产业高质量发展，不断探索政企沟通的新方法、新方式，加大政策解读及沟通力度，通过搭建院企对接平台，促进供需对接，推动我市重点产业高质量发展。推动国有企业与天开园企业、高校的产学研合作，加速科技成果在我市的落地转化。推动各方落实好瑞穗银行框架合作协议，为天开高教科创园提供金融服务资源，为园区企业搭建国际合作平台，进一步完善服务生态优化及体系建设。</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lang w:val="en-US" w:eastAsia="zh-CN"/>
              </w:rPr>
              <w:t>三</w:t>
            </w:r>
            <w:r>
              <w:rPr>
                <w:rFonts w:hint="eastAsia" w:eastAsia="仿宋_GB2312" w:cs="仿宋_GB2312"/>
                <w:b/>
                <w:bCs/>
                <w:sz w:val="32"/>
                <w:szCs w:val="32"/>
              </w:rPr>
              <w:t>是不断优化升级园区创新服务生态。</w:t>
            </w:r>
            <w:r>
              <w:rPr>
                <w:rFonts w:hint="eastAsia" w:eastAsia="仿宋_GB2312" w:cs="仿宋_GB2312"/>
                <w:sz w:val="32"/>
                <w:szCs w:val="32"/>
              </w:rPr>
              <w:t>梳理现有科创服务机构资源，针对性招引国内外知名服务机构，实现科创服务机构的“补链强链”，计划聚集服务机构300家，同比增长156%。利用政策资金做引导，激发已签约机构活力，推动持续面向园区重点企业开展“找团队、找资金、找市场，帮助企业做规划和商业计划”专属服务。用好天开应用场景联盟，围绕“一核两翼多点”产业布局，为园区企业对接上下游应用场景，助推企业获得订单。促进核心区科创服务资源向“两翼”“多点”延伸，组织开展系列资源对接活动，打通核心区和拓展区的资源服务通道。积极为天开高教科创园引入商务服务资源，与园区企业开展合作，搭建国际合作平台，进一步完善服务生态及体系建设。推动科技创新金融服务能力提升“百千万”专项行动落地落实落细，引导金融机构为园区科技型企业提供全生命周期多元化接力式金融服务。</w:t>
            </w:r>
          </w:p>
          <w:p>
            <w:pPr>
              <w:spacing w:line="560" w:lineRule="exact"/>
              <w:ind w:firstLine="642" w:firstLineChars="200"/>
              <w:rPr>
                <w:rFonts w:hint="eastAsia" w:eastAsia="仿宋_GB2312" w:cs="仿宋_GB2312"/>
                <w:sz w:val="32"/>
                <w:szCs w:val="32"/>
              </w:rPr>
            </w:pPr>
            <w:r>
              <w:rPr>
                <w:rFonts w:hint="eastAsia" w:eastAsia="仿宋_GB2312" w:cs="仿宋_GB2312"/>
                <w:b/>
                <w:bCs/>
                <w:sz w:val="32"/>
                <w:szCs w:val="32"/>
                <w:lang w:val="en-US" w:eastAsia="zh-CN"/>
              </w:rPr>
              <w:t>四</w:t>
            </w:r>
            <w:r>
              <w:rPr>
                <w:rFonts w:hint="eastAsia" w:eastAsia="仿宋_GB2312" w:cs="仿宋_GB2312"/>
                <w:b/>
                <w:bCs/>
                <w:sz w:val="32"/>
                <w:szCs w:val="32"/>
              </w:rPr>
              <w:t>是持续构建人才发展体系。</w:t>
            </w:r>
            <w:r>
              <w:rPr>
                <w:rFonts w:hint="eastAsia" w:eastAsia="仿宋_GB2312" w:cs="仿宋_GB2312"/>
                <w:sz w:val="32"/>
                <w:szCs w:val="32"/>
              </w:rPr>
              <w:t>聚焦人才引进、培育、使用、评价等关键环节，通过政策保障、校企合作、交流活动等方面协同发力，为天开园吸引集聚一批高端紧缺人才，不断提升人才服务保障水平，助力天开园打造人才高地、创新高地。</w:t>
            </w:r>
          </w:p>
          <w:p/>
          <w:p>
            <w:pPr>
              <w:spacing w:line="560" w:lineRule="exact"/>
              <w:ind w:right="105" w:rightChars="50"/>
              <w:rPr>
                <w:rFonts w:eastAsia="仿宋_GB2312"/>
                <w:sz w:val="32"/>
              </w:rPr>
            </w:pPr>
          </w:p>
        </w:tc>
      </w:tr>
      <w:tr>
        <w:tblPrEx>
          <w:tblCellMar>
            <w:top w:w="0" w:type="dxa"/>
            <w:left w:w="108" w:type="dxa"/>
            <w:bottom w:w="0" w:type="dxa"/>
            <w:right w:w="108" w:type="dxa"/>
          </w:tblCellMar>
        </w:tblPrEx>
        <w:tc>
          <w:tcPr>
            <w:tcW w:w="9356" w:type="dxa"/>
            <w:noWrap w:val="0"/>
            <w:vAlign w:val="top"/>
          </w:tcPr>
          <w:p>
            <w:pPr>
              <w:spacing w:line="480" w:lineRule="exact"/>
              <w:ind w:right="105" w:rightChars="50"/>
              <w:rPr>
                <w:rFonts w:eastAsia="仿宋_GB2312"/>
                <w:sz w:val="32"/>
              </w:rPr>
            </w:pPr>
          </w:p>
          <w:p>
            <w:pPr>
              <w:spacing w:line="480" w:lineRule="exact"/>
              <w:ind w:right="105" w:rightChars="50"/>
              <w:jc w:val="center"/>
              <w:rPr>
                <w:rFonts w:eastAsia="仿宋_GB2312"/>
                <w:sz w:val="32"/>
              </w:rPr>
            </w:pPr>
            <w:bookmarkStart w:id="1" w:name="now"/>
            <w:r>
              <w:rPr>
                <w:rFonts w:eastAsia="仿宋_GB2312"/>
                <w:sz w:val="32"/>
              </w:rPr>
              <w:t xml:space="preserve">                          2025年</w:t>
            </w:r>
            <w:r>
              <w:rPr>
                <w:rFonts w:eastAsia="仿宋_GB2312"/>
                <w:sz w:val="32"/>
                <w:lang w:val="en-US"/>
              </w:rPr>
              <w:t>8</w:t>
            </w:r>
            <w:r>
              <w:rPr>
                <w:rFonts w:eastAsia="仿宋_GB2312"/>
                <w:sz w:val="32"/>
              </w:rPr>
              <w:t>月</w:t>
            </w:r>
            <w:r>
              <w:rPr>
                <w:rFonts w:eastAsia="仿宋_GB2312"/>
                <w:sz w:val="32"/>
                <w:lang w:val="en-US"/>
              </w:rPr>
              <w:t>2</w:t>
            </w:r>
            <w:r>
              <w:rPr>
                <w:rFonts w:hint="eastAsia" w:eastAsia="仿宋_GB2312"/>
                <w:sz w:val="32"/>
              </w:rPr>
              <w:t>9</w:t>
            </w:r>
            <w:r>
              <w:rPr>
                <w:rFonts w:eastAsia="仿宋_GB2312"/>
                <w:sz w:val="32"/>
              </w:rPr>
              <w:t>日</w:t>
            </w:r>
            <w:bookmarkEnd w:id="1"/>
            <w:r>
              <w:rPr>
                <w:rFonts w:eastAsia="仿宋_GB2312"/>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pStyle w:val="5"/>
                  <w:rPr>
                    <w:rStyle w:val="11"/>
                    <w:rFonts w:hint="eastAsia" w:ascii="宋体" w:hAnsi="宋体" w:cs="宋体"/>
                    <w:sz w:val="28"/>
                    <w:szCs w:val="28"/>
                  </w:rPr>
                </w:pPr>
                <w:r>
                  <w:rPr>
                    <w:rStyle w:val="11"/>
                    <w:rFonts w:hint="eastAsia" w:ascii="宋体" w:hAnsi="宋体" w:cs="宋体"/>
                    <w:sz w:val="28"/>
                    <w:szCs w:val="28"/>
                  </w:rPr>
                  <w:fldChar w:fldCharType="begin"/>
                </w:r>
                <w:r>
                  <w:rPr>
                    <w:rStyle w:val="11"/>
                    <w:rFonts w:hint="eastAsia" w:ascii="宋体" w:hAnsi="宋体" w:cs="宋体"/>
                    <w:sz w:val="28"/>
                    <w:szCs w:val="28"/>
                  </w:rPr>
                  <w:instrText xml:space="preserve">PAGE  </w:instrText>
                </w:r>
                <w:r>
                  <w:rPr>
                    <w:rStyle w:val="11"/>
                    <w:rFonts w:hint="eastAsia" w:ascii="宋体" w:hAnsi="宋体" w:cs="宋体"/>
                    <w:sz w:val="28"/>
                    <w:szCs w:val="28"/>
                  </w:rPr>
                  <w:fldChar w:fldCharType="separate"/>
                </w:r>
                <w:r>
                  <w:rPr>
                    <w:rStyle w:val="11"/>
                    <w:rFonts w:hint="eastAsia" w:ascii="宋体" w:hAnsi="宋体" w:cs="宋体"/>
                    <w:sz w:val="28"/>
                    <w:szCs w:val="28"/>
                  </w:rPr>
                  <w:t>2</w:t>
                </w:r>
                <w:r>
                  <w:rPr>
                    <w:rStyle w:val="11"/>
                    <w:rFonts w:hint="eastAsia" w:ascii="宋体" w:hAnsi="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董金勇">
    <w15:presenceInfo w15:providerId="None" w15:userId="董金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doNotShadeFormData w:val="true"/>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725F"/>
    <w:rsid w:val="00116DAE"/>
    <w:rsid w:val="00136B72"/>
    <w:rsid w:val="00151656"/>
    <w:rsid w:val="00160D66"/>
    <w:rsid w:val="0018011C"/>
    <w:rsid w:val="00181F02"/>
    <w:rsid w:val="001A6DFF"/>
    <w:rsid w:val="001A7225"/>
    <w:rsid w:val="001F61E3"/>
    <w:rsid w:val="002371A3"/>
    <w:rsid w:val="00261F6E"/>
    <w:rsid w:val="00272F04"/>
    <w:rsid w:val="00272F5E"/>
    <w:rsid w:val="00296F01"/>
    <w:rsid w:val="002A04EF"/>
    <w:rsid w:val="002B29B1"/>
    <w:rsid w:val="002C1912"/>
    <w:rsid w:val="002F0464"/>
    <w:rsid w:val="002F2BA0"/>
    <w:rsid w:val="00307EB1"/>
    <w:rsid w:val="003308ED"/>
    <w:rsid w:val="00336025"/>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6D33B0"/>
    <w:rsid w:val="007616B6"/>
    <w:rsid w:val="007672F6"/>
    <w:rsid w:val="007746FD"/>
    <w:rsid w:val="007B2223"/>
    <w:rsid w:val="007D7D3A"/>
    <w:rsid w:val="007E1B8B"/>
    <w:rsid w:val="008155F9"/>
    <w:rsid w:val="00821E10"/>
    <w:rsid w:val="008222BF"/>
    <w:rsid w:val="00843262"/>
    <w:rsid w:val="00883F64"/>
    <w:rsid w:val="00895F09"/>
    <w:rsid w:val="008B462B"/>
    <w:rsid w:val="00917F65"/>
    <w:rsid w:val="00930E75"/>
    <w:rsid w:val="00953B90"/>
    <w:rsid w:val="00982E66"/>
    <w:rsid w:val="009A0C11"/>
    <w:rsid w:val="009A5A86"/>
    <w:rsid w:val="009F568A"/>
    <w:rsid w:val="00A01DE8"/>
    <w:rsid w:val="00A03B4F"/>
    <w:rsid w:val="00A6581B"/>
    <w:rsid w:val="00AE0062"/>
    <w:rsid w:val="00AF3BD2"/>
    <w:rsid w:val="00B21A65"/>
    <w:rsid w:val="00B32F4D"/>
    <w:rsid w:val="00B67BF0"/>
    <w:rsid w:val="00B81354"/>
    <w:rsid w:val="00B96B7B"/>
    <w:rsid w:val="00C16116"/>
    <w:rsid w:val="00C27FB5"/>
    <w:rsid w:val="00C40842"/>
    <w:rsid w:val="00C47EE7"/>
    <w:rsid w:val="00C559AE"/>
    <w:rsid w:val="00CC5ACA"/>
    <w:rsid w:val="00CC6782"/>
    <w:rsid w:val="00CD3DDD"/>
    <w:rsid w:val="00CD5AEB"/>
    <w:rsid w:val="00D07119"/>
    <w:rsid w:val="00D47E88"/>
    <w:rsid w:val="00DC2D37"/>
    <w:rsid w:val="00E00CB1"/>
    <w:rsid w:val="00E20115"/>
    <w:rsid w:val="00E73615"/>
    <w:rsid w:val="00E81C98"/>
    <w:rsid w:val="00E835ED"/>
    <w:rsid w:val="00E87832"/>
    <w:rsid w:val="00F20A91"/>
    <w:rsid w:val="00F34F3B"/>
    <w:rsid w:val="00F80197"/>
    <w:rsid w:val="02950A43"/>
    <w:rsid w:val="029D4092"/>
    <w:rsid w:val="05FB352C"/>
    <w:rsid w:val="062C73BA"/>
    <w:rsid w:val="0F415A30"/>
    <w:rsid w:val="17343EB7"/>
    <w:rsid w:val="17B62EE7"/>
    <w:rsid w:val="1A1A2EA1"/>
    <w:rsid w:val="1BE3569F"/>
    <w:rsid w:val="20FE4F37"/>
    <w:rsid w:val="22666FCA"/>
    <w:rsid w:val="23957D52"/>
    <w:rsid w:val="23A67EEB"/>
    <w:rsid w:val="248F6BD1"/>
    <w:rsid w:val="265833FB"/>
    <w:rsid w:val="280A073E"/>
    <w:rsid w:val="28725C38"/>
    <w:rsid w:val="2A106D0B"/>
    <w:rsid w:val="2DCA2874"/>
    <w:rsid w:val="2FAC28E5"/>
    <w:rsid w:val="32170EBB"/>
    <w:rsid w:val="377A2E5E"/>
    <w:rsid w:val="385C0DBD"/>
    <w:rsid w:val="39EF0188"/>
    <w:rsid w:val="3A57702C"/>
    <w:rsid w:val="43CC2356"/>
    <w:rsid w:val="447E3320"/>
    <w:rsid w:val="44D747DF"/>
    <w:rsid w:val="44FC7513"/>
    <w:rsid w:val="458D2861"/>
    <w:rsid w:val="45CB5298"/>
    <w:rsid w:val="462360C9"/>
    <w:rsid w:val="4AEF0889"/>
    <w:rsid w:val="4B30475B"/>
    <w:rsid w:val="4CA33CB0"/>
    <w:rsid w:val="4D14258D"/>
    <w:rsid w:val="4D8B3009"/>
    <w:rsid w:val="4F843BDE"/>
    <w:rsid w:val="4FB745D7"/>
    <w:rsid w:val="50E25C3F"/>
    <w:rsid w:val="5244074B"/>
    <w:rsid w:val="57073EC0"/>
    <w:rsid w:val="59C6063C"/>
    <w:rsid w:val="61F25ACE"/>
    <w:rsid w:val="62053A53"/>
    <w:rsid w:val="63E612D4"/>
    <w:rsid w:val="64D616D7"/>
    <w:rsid w:val="693053CC"/>
    <w:rsid w:val="6AB50BAB"/>
    <w:rsid w:val="6CA056C1"/>
    <w:rsid w:val="6D957ABF"/>
    <w:rsid w:val="6DF242FF"/>
    <w:rsid w:val="6E7F2F0C"/>
    <w:rsid w:val="70EB02B8"/>
    <w:rsid w:val="71C9409B"/>
    <w:rsid w:val="724E01AF"/>
    <w:rsid w:val="7312333B"/>
    <w:rsid w:val="733109E4"/>
    <w:rsid w:val="75561D3A"/>
    <w:rsid w:val="76F7302E"/>
    <w:rsid w:val="77E771DA"/>
    <w:rsid w:val="77FC80C6"/>
    <w:rsid w:val="786F7A21"/>
    <w:rsid w:val="7952225A"/>
    <w:rsid w:val="7AB756AF"/>
    <w:rsid w:val="7D174045"/>
    <w:rsid w:val="7D906DB7"/>
    <w:rsid w:val="7DF34C50"/>
    <w:rsid w:val="7E674295"/>
    <w:rsid w:val="7E792F5A"/>
    <w:rsid w:val="7E9E853E"/>
    <w:rsid w:val="7F57A38C"/>
    <w:rsid w:val="7FDDB3F6"/>
    <w:rsid w:val="9FDE00DD"/>
    <w:rsid w:val="ADD38867"/>
    <w:rsid w:val="BFF7083D"/>
    <w:rsid w:val="BFFE2E14"/>
    <w:rsid w:val="E76E9ACE"/>
    <w:rsid w:val="F7FB7399"/>
    <w:rsid w:val="F7FD8A3B"/>
    <w:rsid w:val="F9EF3B0B"/>
    <w:rsid w:val="FA7F8BF8"/>
    <w:rsid w:val="FBFFF94A"/>
    <w:rsid w:val="FD6F5A07"/>
    <w:rsid w:val="FFBF95ED"/>
    <w:rsid w:val="FFDAB8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link w:val="12"/>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0">
    <w:name w:val="Default Paragraph Font"/>
    <w:qFormat/>
    <w:uiPriority w:val="0"/>
    <w:rPr>
      <w:rFonts w:ascii="Times New Roman" w:hAnsi="Times New Roman" w:eastAsia="宋体" w:cs="Times New Roman"/>
    </w:rPr>
  </w:style>
  <w:style w:type="table" w:default="1" w:styleId="8">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Body Text"/>
    <w:basedOn w:val="1"/>
    <w:next w:val="1"/>
    <w:qFormat/>
    <w:uiPriority w:val="0"/>
    <w:pPr>
      <w:jc w:val="center"/>
    </w:pPr>
    <w:rPr>
      <w:rFonts w:ascii="宋体" w:hAnsi="Times New Roman" w:eastAsia="宋体" w:cs="Times New Roman"/>
      <w:b/>
      <w:bCs/>
      <w:sz w:val="44"/>
    </w:rPr>
  </w:style>
  <w:style w:type="paragraph" w:styleId="4">
    <w:name w:val="Date"/>
    <w:basedOn w:val="1"/>
    <w:next w:val="1"/>
    <w:qFormat/>
    <w:uiPriority w:val="0"/>
    <w:pPr>
      <w:ind w:left="100" w:leftChars="2500"/>
    </w:pPr>
    <w:rPr>
      <w:rFonts w:ascii="仿宋_GB2312" w:hAnsi="Times New Roman" w:eastAsia="仿宋_GB2312" w:cs="Times New Roman"/>
      <w:sz w:val="32"/>
    </w:rPr>
  </w:style>
  <w:style w:type="paragraph" w:styleId="5">
    <w:name w:val="footer"/>
    <w:basedOn w:val="1"/>
    <w:link w:val="13"/>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7">
    <w:name w:val="Body Text First Indent"/>
    <w:basedOn w:val="2"/>
    <w:qFormat/>
    <w:uiPriority w:val="0"/>
    <w:pPr>
      <w:ind w:firstLine="880" w:firstLineChars="200"/>
    </w:pPr>
    <w:rPr>
      <w:rFonts w:ascii="Times New Roman" w:hAnsi="Times New Roman" w:eastAsia="宋体" w:cs="Times New Roman"/>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rPr>
      <w:rFonts w:ascii="Times New Roman" w:hAnsi="Times New Roman" w:eastAsia="宋体" w:cs="Times New Roman"/>
    </w:rPr>
  </w:style>
  <w:style w:type="character" w:customStyle="1" w:styleId="12">
    <w:name w:val="标题 3 字符"/>
    <w:link w:val="3"/>
    <w:qFormat/>
    <w:uiPriority w:val="0"/>
    <w:rPr>
      <w:rFonts w:ascii="Times New Roman" w:hAnsi="Times New Roman" w:eastAsia="宋体" w:cs="Times New Roman"/>
      <w:b/>
      <w:bCs/>
      <w:kern w:val="2"/>
      <w:sz w:val="32"/>
      <w:szCs w:val="32"/>
    </w:rPr>
  </w:style>
  <w:style w:type="character" w:customStyle="1" w:styleId="13">
    <w:name w:val="页脚 字符"/>
    <w:link w:val="5"/>
    <w:qFormat/>
    <w:uiPriority w:val="0"/>
    <w:rPr>
      <w:rFonts w:ascii="Times New Roman" w:hAnsi="Times New Roman" w:eastAsia="宋体" w:cs="Times New Roman"/>
      <w:kern w:val="2"/>
      <w:sz w:val="18"/>
      <w:szCs w:val="18"/>
    </w:rPr>
  </w:style>
  <w:style w:type="character" w:customStyle="1" w:styleId="14">
    <w:name w:val="页眉 字符"/>
    <w:link w:val="6"/>
    <w:qFormat/>
    <w:uiPriority w:val="0"/>
    <w:rPr>
      <w:rFonts w:ascii="Times New Roman" w:hAnsi="Times New Roman" w:eastAsia="宋体" w:cs="Times New Roman"/>
      <w:kern w:val="2"/>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6">
    <w:name w:val="_Style 15"/>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13</Pages>
  <Words>7555</Words>
  <Characters>7730</Characters>
  <Lines>156</Lines>
  <Paragraphs>33</Paragraphs>
  <TotalTime>4</TotalTime>
  <ScaleCrop>false</ScaleCrop>
  <LinksUpToDate>false</LinksUpToDate>
  <CharactersWithSpaces>7772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2025-09-03T20:50:00Z</dcterms:created>
  <dc:creator>wjc</dc:creator>
  <cp:lastModifiedBy>董金勇</cp:lastModifiedBy>
  <cp:lastPrinted>2025-09-04T22:01:00Z</cp:lastPrinted>
  <dcterms:modified xsi:type="dcterms:W3CDTF">2025-12-17T15:02:44Z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9C23C23EB1304D84B9B8EB1101E944D5_13</vt:lpwstr>
  </property>
  <property fmtid="{D5CDD505-2E9C-101B-9397-08002B2CF9AE}" pid="4" name="KSOTemplateDocerSaveRecord">
    <vt:lpwstr>eyJoZGlkIjoiMmIwYzE3MmY2NGIzOTU1ZDkzZjExMDY1NGRmY2JmZjkiLCJ1c2VySWQiOiI0OTcxMTk2NDYifQ==</vt:lpwstr>
  </property>
</Properties>
</file>